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44501D01" w:rsidR="0002636F" w:rsidRPr="003D5874" w:rsidRDefault="0002636F" w:rsidP="003D5874">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3D5874">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3D5874">
        <w:rPr>
          <w:rFonts w:ascii="Arial" w:eastAsia="Times New Roman" w:hAnsi="Arial" w:cs="Arial"/>
          <w:b/>
          <w:color w:val="000000" w:themeColor="text1"/>
          <w:sz w:val="20"/>
          <w:szCs w:val="20"/>
          <w:lang w:eastAsia="ar-SA"/>
        </w:rPr>
        <w:t xml:space="preserve">vypracování projektové dokumentace </w:t>
      </w:r>
      <w:r w:rsidR="0082286E" w:rsidRPr="003D5874">
        <w:rPr>
          <w:rFonts w:ascii="Arial" w:eastAsia="Times New Roman" w:hAnsi="Arial" w:cs="Arial"/>
          <w:b/>
          <w:color w:val="000000" w:themeColor="text1"/>
          <w:sz w:val="20"/>
          <w:szCs w:val="20"/>
          <w:lang w:eastAsia="ar-SA"/>
        </w:rPr>
        <w:t xml:space="preserve">pro povolení záměru </w:t>
      </w:r>
      <w:r w:rsidR="00BF658B" w:rsidRPr="003D5874">
        <w:rPr>
          <w:rFonts w:ascii="Arial" w:eastAsia="Times New Roman" w:hAnsi="Arial" w:cs="Arial"/>
          <w:b/>
          <w:color w:val="000000" w:themeColor="text1"/>
          <w:sz w:val="20"/>
          <w:szCs w:val="20"/>
          <w:lang w:eastAsia="ar-SA"/>
        </w:rPr>
        <w:t xml:space="preserve">(DPZ) </w:t>
      </w:r>
      <w:r w:rsidR="0082286E" w:rsidRPr="003D5874">
        <w:rPr>
          <w:rFonts w:ascii="Arial" w:eastAsia="Times New Roman" w:hAnsi="Arial" w:cs="Arial"/>
          <w:b/>
          <w:color w:val="000000" w:themeColor="text1"/>
          <w:sz w:val="20"/>
          <w:szCs w:val="20"/>
          <w:lang w:eastAsia="ar-SA"/>
        </w:rPr>
        <w:t>a provádění stavby</w:t>
      </w:r>
      <w:r w:rsidRPr="003D5874">
        <w:rPr>
          <w:rFonts w:ascii="Arial" w:eastAsia="Times New Roman" w:hAnsi="Arial" w:cs="Arial"/>
          <w:b/>
          <w:color w:val="000000" w:themeColor="text1"/>
          <w:sz w:val="20"/>
          <w:szCs w:val="20"/>
          <w:lang w:eastAsia="ar-SA"/>
        </w:rPr>
        <w:t xml:space="preserve"> </w:t>
      </w:r>
      <w:r w:rsidR="00BF658B" w:rsidRPr="003D5874">
        <w:rPr>
          <w:rFonts w:ascii="Arial" w:eastAsia="Times New Roman" w:hAnsi="Arial" w:cs="Arial"/>
          <w:b/>
          <w:color w:val="000000" w:themeColor="text1"/>
          <w:sz w:val="20"/>
          <w:szCs w:val="20"/>
          <w:lang w:eastAsia="ar-SA"/>
        </w:rPr>
        <w:t>(</w:t>
      </w:r>
      <w:proofErr w:type="gramStart"/>
      <w:r w:rsidR="00BF658B" w:rsidRPr="003D5874">
        <w:rPr>
          <w:rFonts w:ascii="Arial" w:eastAsia="Times New Roman" w:hAnsi="Arial" w:cs="Arial"/>
          <w:b/>
          <w:color w:val="000000" w:themeColor="text1"/>
          <w:sz w:val="20"/>
          <w:szCs w:val="20"/>
          <w:lang w:eastAsia="ar-SA"/>
        </w:rPr>
        <w:t>PDPS)</w:t>
      </w:r>
      <w:r w:rsidR="00EE0609" w:rsidRPr="003D5874">
        <w:rPr>
          <w:rFonts w:ascii="Arial" w:eastAsia="Times New Roman" w:hAnsi="Arial" w:cs="Arial"/>
          <w:b/>
          <w:color w:val="000000" w:themeColor="text1"/>
          <w:sz w:val="20"/>
          <w:szCs w:val="20"/>
          <w:lang w:eastAsia="ar-SA"/>
        </w:rPr>
        <w:t xml:space="preserve"> (dílo</w:t>
      </w:r>
      <w:proofErr w:type="gramEnd"/>
      <w:r w:rsidR="00EE0609" w:rsidRPr="003D5874">
        <w:rPr>
          <w:rFonts w:ascii="Arial" w:eastAsia="Times New Roman" w:hAnsi="Arial" w:cs="Arial"/>
          <w:b/>
          <w:color w:val="000000" w:themeColor="text1"/>
          <w:sz w:val="20"/>
          <w:szCs w:val="20"/>
          <w:lang w:eastAsia="ar-SA"/>
        </w:rPr>
        <w:t xml:space="preserve">) </w:t>
      </w:r>
      <w:r w:rsidRPr="003D5874">
        <w:rPr>
          <w:rFonts w:ascii="Arial" w:eastAsia="Times New Roman" w:hAnsi="Arial" w:cs="Arial"/>
          <w:b/>
          <w:color w:val="000000" w:themeColor="text1"/>
          <w:sz w:val="20"/>
          <w:szCs w:val="20"/>
          <w:lang w:eastAsia="ar-SA"/>
        </w:rPr>
        <w:t xml:space="preserve">a </w:t>
      </w:r>
      <w:r w:rsidRPr="003D5874">
        <w:rPr>
          <w:rFonts w:ascii="Arial" w:eastAsia="Times New Roman" w:hAnsi="Arial" w:cs="Arial"/>
          <w:b/>
          <w:color w:val="000000" w:themeColor="text1"/>
          <w:sz w:val="20"/>
          <w:szCs w:val="20"/>
          <w:lang w:eastAsia="cs-CZ"/>
        </w:rPr>
        <w:t xml:space="preserve">zajištění výkonu </w:t>
      </w:r>
      <w:r w:rsidR="00EE0F90" w:rsidRPr="003D5874">
        <w:rPr>
          <w:rFonts w:ascii="Arial" w:eastAsia="Times New Roman" w:hAnsi="Arial" w:cs="Arial"/>
          <w:b/>
          <w:color w:val="000000" w:themeColor="text1"/>
          <w:sz w:val="20"/>
          <w:szCs w:val="20"/>
          <w:lang w:eastAsia="cs-CZ"/>
        </w:rPr>
        <w:t xml:space="preserve">dozoru projektanta </w:t>
      </w:r>
      <w:r w:rsidR="002D6A04" w:rsidRPr="003D5874">
        <w:rPr>
          <w:rFonts w:ascii="Arial" w:eastAsia="Times New Roman" w:hAnsi="Arial" w:cs="Arial"/>
          <w:b/>
          <w:color w:val="000000" w:themeColor="text1"/>
          <w:sz w:val="20"/>
          <w:szCs w:val="20"/>
          <w:lang w:eastAsia="cs-CZ"/>
        </w:rPr>
        <w:t>(DP)</w:t>
      </w:r>
      <w:r w:rsidR="00301604" w:rsidRPr="003D5874">
        <w:rPr>
          <w:rFonts w:ascii="Arial" w:eastAsia="Times New Roman" w:hAnsi="Arial" w:cs="Arial"/>
          <w:color w:val="000000" w:themeColor="text1"/>
          <w:sz w:val="20"/>
          <w:szCs w:val="20"/>
          <w:lang w:eastAsia="ar-SA"/>
        </w:rPr>
        <w:t xml:space="preserve"> v souladu s nabídkou zhotovitele podanou v předchozím poptávkovém řízení </w:t>
      </w:r>
      <w:r w:rsidRPr="003D5874">
        <w:rPr>
          <w:rFonts w:ascii="Arial" w:eastAsia="Times New Roman" w:hAnsi="Arial" w:cs="Arial"/>
          <w:color w:val="000000" w:themeColor="text1"/>
          <w:sz w:val="20"/>
          <w:szCs w:val="20"/>
          <w:lang w:eastAsia="ar-SA"/>
        </w:rPr>
        <w:t>na akci</w:t>
      </w:r>
      <w:r w:rsidR="003D5874" w:rsidRPr="003D5874">
        <w:rPr>
          <w:rFonts w:ascii="Arial" w:eastAsia="Times New Roman" w:hAnsi="Arial" w:cs="Arial"/>
          <w:color w:val="000000" w:themeColor="text1"/>
          <w:sz w:val="20"/>
          <w:szCs w:val="20"/>
          <w:lang w:eastAsia="ar-SA"/>
        </w:rPr>
        <w:t xml:space="preserve"> </w:t>
      </w:r>
      <w:bookmarkStart w:id="0" w:name="_GoBack"/>
      <w:bookmarkEnd w:id="0"/>
      <w:r w:rsidR="003D5874" w:rsidRPr="003D5874">
        <w:rPr>
          <w:rFonts w:ascii="Arial" w:hAnsi="Arial" w:cs="Arial"/>
          <w:b/>
          <w:sz w:val="20"/>
          <w:szCs w:val="20"/>
        </w:rPr>
        <w:t>Vypracování projektové dokumentace III/01945 Vyskytná nad Jihlavou, most ev. č. 01945-4</w:t>
      </w:r>
      <w:r w:rsidRPr="003D5874">
        <w:rPr>
          <w:rFonts w:ascii="Arial" w:eastAsia="Times New Roman" w:hAnsi="Arial" w:cs="Arial"/>
          <w:b/>
          <w:color w:val="000000" w:themeColor="text1"/>
          <w:sz w:val="20"/>
          <w:szCs w:val="20"/>
          <w:lang w:eastAsia="cs-CZ"/>
        </w:rPr>
        <w:t xml:space="preserve">, </w:t>
      </w:r>
      <w:r w:rsidRPr="003D5874">
        <w:rPr>
          <w:rFonts w:ascii="Arial" w:eastAsia="Times New Roman" w:hAnsi="Arial" w:cs="Arial"/>
          <w:color w:val="000000" w:themeColor="text1"/>
          <w:sz w:val="20"/>
          <w:szCs w:val="20"/>
          <w:lang w:eastAsia="ar-SA"/>
        </w:rPr>
        <w:t> v podrobnostech a za dodržení podmínek uvedených v </w:t>
      </w:r>
      <w:r w:rsidRPr="003D5874">
        <w:rPr>
          <w:rFonts w:ascii="Arial" w:eastAsia="Times New Roman" w:hAnsi="Arial" w:cs="Arial"/>
          <w:b/>
          <w:color w:val="000000" w:themeColor="text1"/>
          <w:sz w:val="20"/>
          <w:szCs w:val="20"/>
          <w:lang w:eastAsia="ar-SA"/>
        </w:rPr>
        <w:t>přílohách</w:t>
      </w:r>
      <w:r w:rsidRPr="003D5874">
        <w:rPr>
          <w:rFonts w:ascii="Arial" w:eastAsia="Times New Roman" w:hAnsi="Arial" w:cs="Arial"/>
          <w:color w:val="000000" w:themeColor="text1"/>
          <w:sz w:val="20"/>
          <w:szCs w:val="20"/>
          <w:lang w:eastAsia="ar-SA"/>
        </w:rPr>
        <w:t xml:space="preserve"> této smlouvy, přičemž ujednání v </w:t>
      </w:r>
      <w:r w:rsidRPr="003D5874">
        <w:rPr>
          <w:rFonts w:ascii="Arial" w:eastAsia="Times New Roman" w:hAnsi="Arial" w:cs="Arial"/>
          <w:b/>
          <w:color w:val="000000" w:themeColor="text1"/>
          <w:sz w:val="20"/>
          <w:szCs w:val="20"/>
          <w:lang w:eastAsia="ar-SA"/>
        </w:rPr>
        <w:t xml:space="preserve">Příloze A1 </w:t>
      </w:r>
      <w:r w:rsidRPr="003D5874">
        <w:rPr>
          <w:rFonts w:ascii="Arial" w:eastAsia="Times New Roman" w:hAnsi="Arial" w:cs="Arial"/>
          <w:color w:val="000000" w:themeColor="text1"/>
          <w:sz w:val="20"/>
          <w:szCs w:val="20"/>
          <w:lang w:eastAsia="ar-SA"/>
        </w:rPr>
        <w:t xml:space="preserve">mají přednost </w:t>
      </w:r>
      <w:r w:rsidRPr="003D5874">
        <w:rPr>
          <w:rFonts w:ascii="Arial" w:eastAsia="Times New Roman" w:hAnsi="Arial" w:cs="Arial"/>
          <w:color w:val="000000" w:themeColor="text1"/>
          <w:sz w:val="20"/>
          <w:szCs w:val="20"/>
          <w:lang w:eastAsia="ar-SA"/>
        </w:rPr>
        <w:lastRenderedPageBreak/>
        <w:t>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46AE80FD"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F87B05" w:rsidRPr="001F555A">
              <w:rPr>
                <w:rFonts w:ascii="Arial" w:hAnsi="Arial" w:cs="Arial"/>
                <w:b/>
                <w:color w:val="000000" w:themeColor="text1"/>
                <w:sz w:val="20"/>
                <w:szCs w:val="20"/>
                <w:lang w:eastAsia="cs-CZ"/>
              </w:rPr>
              <w:t>2</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0B94A4B9"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 xml:space="preserve">120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w:t>
      </w:r>
      <w:r w:rsidRPr="001F555A">
        <w:rPr>
          <w:rFonts w:ascii="Arial" w:hAnsi="Arial" w:cs="Arial"/>
          <w:color w:val="000000" w:themeColor="text1"/>
          <w:sz w:val="20"/>
        </w:rPr>
        <w:lastRenderedPageBreak/>
        <w:t>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proofErr w:type="gramStart"/>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w:t>
      </w:r>
      <w:proofErr w:type="gramEnd"/>
      <w:r w:rsidRPr="001F555A">
        <w:rPr>
          <w:rFonts w:ascii="Arial" w:hAnsi="Arial" w:cs="Arial"/>
          <w:color w:val="000000" w:themeColor="text1"/>
          <w:sz w:val="20"/>
          <w:szCs w:val="20"/>
          <w:lang w:eastAsia="cs-CZ"/>
        </w:rPr>
        <w:t xml:space="preserve">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Pr="00CC6EF4">
        <w:rPr>
          <w:rFonts w:ascii="Arial" w:hAnsi="Arial" w:cs="Arial"/>
          <w:snapToGrid w:val="0"/>
          <w:color w:val="000000" w:themeColor="text1"/>
          <w:sz w:val="20"/>
          <w:szCs w:val="20"/>
        </w:rPr>
        <w:t xml:space="preserve"> ve</w:t>
      </w:r>
      <w:proofErr w:type="gramEnd"/>
      <w:r w:rsidRPr="00CC6EF4">
        <w:rPr>
          <w:rFonts w:ascii="Arial" w:hAnsi="Arial" w:cs="Arial"/>
          <w:snapToGrid w:val="0"/>
          <w:color w:val="000000" w:themeColor="text1"/>
          <w:sz w:val="20"/>
          <w:szCs w:val="20"/>
        </w:rPr>
        <w:t xml:space="preser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w:t>
      </w:r>
      <w:r w:rsidR="00887BA2" w:rsidRPr="001F555A">
        <w:rPr>
          <w:rFonts w:ascii="Arial" w:hAnsi="Arial" w:cs="Arial"/>
          <w:color w:val="000000" w:themeColor="text1"/>
          <w:sz w:val="20"/>
          <w:szCs w:val="20"/>
        </w:rPr>
        <w:lastRenderedPageBreak/>
        <w:t>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w:t>
      </w:r>
      <w:r w:rsidRPr="001F555A">
        <w:rPr>
          <w:rFonts w:ascii="Arial" w:eastAsia="Times New Roman" w:hAnsi="Arial" w:cs="Arial"/>
          <w:color w:val="000000" w:themeColor="text1"/>
          <w:sz w:val="20"/>
          <w:szCs w:val="20"/>
          <w:lang w:eastAsia="ar-SA"/>
        </w:rPr>
        <w:lastRenderedPageBreak/>
        <w:t xml:space="preserve">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Obě smluvní strany potvrzují autentičnost této smlouvy a prohlašují, že si smlouvu přečetly, s jejím </w:t>
      </w:r>
      <w:r w:rsidRPr="001F555A">
        <w:rPr>
          <w:rFonts w:ascii="Arial" w:eastAsia="Times New Roman" w:hAnsi="Arial" w:cs="Arial"/>
          <w:color w:val="000000" w:themeColor="text1"/>
          <w:sz w:val="20"/>
          <w:szCs w:val="20"/>
          <w:lang w:eastAsia="ar-SA"/>
        </w:rPr>
        <w:lastRenderedPageBreak/>
        <w:t>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947CE">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947CE">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0C900BA7" w14:textId="77777777" w:rsidR="009A7306" w:rsidRDefault="009A7306" w:rsidP="00A1069C">
          <w:pPr>
            <w:rPr>
              <w:rFonts w:ascii="Arial" w:hAnsi="Arial" w:cs="Arial"/>
              <w:b/>
              <w:sz w:val="16"/>
              <w:szCs w:val="16"/>
            </w:rPr>
          </w:pPr>
          <w:r w:rsidRPr="0002636F">
            <w:rPr>
              <w:rFonts w:ascii="Arial" w:hAnsi="Arial" w:cs="Arial"/>
              <w:b/>
              <w:sz w:val="16"/>
              <w:szCs w:val="16"/>
            </w:rPr>
            <w:t xml:space="preserve">Vypracování projektové dokumentace </w:t>
          </w:r>
          <w:r w:rsidR="00A1069C">
            <w:rPr>
              <w:rFonts w:ascii="Arial" w:hAnsi="Arial" w:cs="Arial"/>
              <w:b/>
              <w:sz w:val="16"/>
              <w:szCs w:val="16"/>
            </w:rPr>
            <w:t xml:space="preserve">III/01945 </w:t>
          </w:r>
        </w:p>
        <w:p w14:paraId="6B648618" w14:textId="5ECD8E1A" w:rsidR="00A1069C" w:rsidRPr="0002636F" w:rsidRDefault="00A1069C" w:rsidP="00A1069C">
          <w:pPr>
            <w:rPr>
              <w:rFonts w:ascii="Arial" w:hAnsi="Arial" w:cs="Arial"/>
              <w:b/>
              <w:sz w:val="16"/>
              <w:szCs w:val="16"/>
            </w:rPr>
          </w:pPr>
          <w:r>
            <w:rPr>
              <w:rFonts w:ascii="Arial" w:hAnsi="Arial" w:cs="Arial"/>
              <w:b/>
              <w:sz w:val="16"/>
              <w:szCs w:val="16"/>
            </w:rPr>
            <w:t>Vyskytná nad Jihlavou, most ev. č. 01945-4</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715CF"/>
    <w:rsid w:val="00380BB8"/>
    <w:rsid w:val="00386351"/>
    <w:rsid w:val="003B4C30"/>
    <w:rsid w:val="003B7F2B"/>
    <w:rsid w:val="003C1001"/>
    <w:rsid w:val="003D09CE"/>
    <w:rsid w:val="003D5874"/>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E455D"/>
    <w:rsid w:val="00A1069C"/>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47CE"/>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7491D-231A-415C-AA1D-2669136CF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14</Pages>
  <Words>5292</Words>
  <Characters>31225</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39</cp:revision>
  <dcterms:created xsi:type="dcterms:W3CDTF">2025-10-02T06:27:00Z</dcterms:created>
  <dcterms:modified xsi:type="dcterms:W3CDTF">2025-11-14T09:27:00Z</dcterms:modified>
</cp:coreProperties>
</file>